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00B2B" w:rsidRPr="00F815F7" w:rsidRDefault="00A540BA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del w:id="1" w:author="Roseli dos Santos Souza" w:date="2016-06-03T18:13:00Z">
        <w:r w:rsidDel="00A540BA">
          <w:rPr>
            <w:rFonts w:ascii="Times New Roman" w:hAnsi="Times New Roman"/>
            <w:noProof/>
            <w:sz w:val="24"/>
            <w:szCs w:val="24"/>
            <w:lang w:eastAsia="pt-BR"/>
          </w:rPr>
          <mc:AlternateContent>
            <mc:Choice Requires="wps">
              <w:drawing>
                <wp:anchor distT="0" distB="0" distL="114935" distR="114935" simplePos="0" relativeHeight="251657728" behindDoc="0" locked="0" layoutInCell="1" allowOverlap="1">
                  <wp:simplePos x="0" y="0"/>
                  <wp:positionH relativeFrom="column">
                    <wp:posOffset>4673600</wp:posOffset>
                  </wp:positionH>
                  <wp:positionV relativeFrom="paragraph">
                    <wp:posOffset>3810</wp:posOffset>
                  </wp:positionV>
                  <wp:extent cx="1531620" cy="676275"/>
                  <wp:effectExtent l="20955" t="19050" r="19050" b="19050"/>
                  <wp:wrapNone/>
                  <wp:docPr id="2" name="Caixa de texto 2" descr="Caixa de texto: MINUTA 09.03.16&#10;&#10;&#10;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31620" cy="676275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3175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0B2B" w:rsidRDefault="00700B2B" w:rsidP="00700B2B"/>
                            <w:p w:rsidR="00700B2B" w:rsidRDefault="00700B2B" w:rsidP="00700B2B">
                              <w:r>
                                <w:t>MINUTA</w:t>
                              </w:r>
                              <w:r w:rsidR="00E27029">
                                <w:t xml:space="preserve"> </w:t>
                              </w:r>
                              <w:ins w:id="2" w:author="Roseli dos Santos Souza" w:date="2016-06-03T18:14:00Z">
                                <w:r w:rsidR="00A540BA">
                                  <w:t>09.03.16</w:t>
                                </w:r>
                              </w:ins>
                            </w:p>
                            <w:p w:rsidR="00E27029" w:rsidDel="00A540BA" w:rsidRDefault="00E27029" w:rsidP="00A540BA">
                              <w:pPr>
                                <w:rPr>
                                  <w:del w:id="3" w:author="Roseli dos Santos Souza" w:date="2016-06-03T18:13:00Z"/>
                                </w:rPr>
                              </w:pPr>
                            </w:p>
                          </w:txbxContent>
                        </wps:txbx>
                        <wps:bodyPr rot="0" vert="horz" wrap="square" lIns="97790" tIns="52070" rIns="97790" bIns="5207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2" o:spid="_x0000_s1026" type="#_x0000_t202" alt="Caixa de texto: MINUTA 09.03.16&#10;&#10;&#10;" style="position:absolute;left:0;text-align:left;margin-left:368pt;margin-top:.3pt;width:120.6pt;height:53.2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" fillcolor="yellow" strokecolor="#f2f2f2" strokeweight="2.5pt">
                  <v:textbox inset="7.7pt,4.1pt,7.7pt,4.1pt">
                    <w:txbxContent>
                      <w:p w:rsidR="00700B2B" w:rsidRDefault="00700B2B" w:rsidP="00700B2B"/>
                      <w:p w:rsidR="00700B2B" w:rsidRDefault="00700B2B" w:rsidP="00700B2B">
                        <w:r>
                          <w:t>MINUTA</w:t>
                        </w:r>
                        <w:r w:rsidR="00E27029">
                          <w:t xml:space="preserve"> </w:t>
                        </w:r>
                        <w:ins w:id="3" w:author="Roseli dos Santos Souza" w:date="2016-06-03T18:14:00Z">
                          <w:r w:rsidR="00A540BA">
                            <w:t>09.03.16</w:t>
                          </w:r>
                        </w:ins>
                      </w:p>
                      <w:p w:rsidR="00E27029" w:rsidDel="00A540BA" w:rsidRDefault="00E27029" w:rsidP="00A540BA">
                        <w:pPr>
                          <w:rPr>
                            <w:del w:id="4" w:author="Roseli dos Santos Souza" w:date="2016-06-03T18:13:00Z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</w:del>
      <w:r w:rsidR="00AA670D" w:rsidRPr="00F815F7">
        <w:rPr>
          <w:rFonts w:ascii="Times New Roman" w:eastAsia="Times New Roman" w:hAnsi="Times New Roman"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2B" w:rsidRPr="00F815F7" w:rsidRDefault="00700B2B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t>Ministério do Meio Ambiente</w:t>
      </w: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br/>
        <w:t>Conselho Nacional de Recursos Hídricos</w:t>
      </w:r>
    </w:p>
    <w:p w:rsidR="004455E4" w:rsidRDefault="004455E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B94FF4" w:rsidRPr="00F815F7" w:rsidRDefault="00B94FF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F815F7" w:rsidRDefault="00917970" w:rsidP="00E27029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PROPOSTA DE RESOLUÇÃO Nº____, DE ____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__________ </w:t>
      </w:r>
      <w:proofErr w:type="spellStart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</w:t>
      </w:r>
      <w:proofErr w:type="spellEnd"/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201</w:t>
      </w:r>
      <w:r w:rsidR="004F251A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5</w:t>
      </w:r>
    </w:p>
    <w:p w:rsidR="00917970" w:rsidRPr="00F815F7" w:rsidRDefault="00917970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433027" w:rsidRPr="00F815F7" w:rsidRDefault="00917970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Estabelece diretrizes para </w:t>
      </w:r>
      <w:r w:rsidR="00AA670D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a gestão integrada de recursos hídricos superficiais e subterrâneos e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articulação entre a União e os Estados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e o Distrito Federal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com vistas ao fortalecimento d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essa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gestão integrada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.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</w:p>
    <w:p w:rsidR="007074C6" w:rsidRPr="00F815F7" w:rsidRDefault="007074C6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HÍDRICOS, no uso das competências que lhe são conferidas pelas Leis nos 9.433, de 8 de janeiro de 1997, 9.984, de 17 de julho de 2000</w:t>
      </w:r>
      <w:r w:rsidR="0010519B" w:rsidRPr="00A540BA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e tendo em vista o disposto em seu Regimento Interno, anexo à Portaria MMA no 3</w:t>
      </w:r>
      <w:r w:rsidR="00933AF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77, de 19 de setembro de 2003; </w:t>
      </w:r>
      <w:r w:rsidR="00B93EED" w:rsidRPr="00A540BA">
        <w:rPr>
          <w:rFonts w:ascii="Times New Roman" w:eastAsia="Times New Roman" w:hAnsi="Times New Roman"/>
          <w:sz w:val="24"/>
          <w:szCs w:val="24"/>
          <w:lang w:eastAsia="pt-BR"/>
        </w:rPr>
        <w:t>e</w:t>
      </w:r>
    </w:p>
    <w:p w:rsidR="00B93EED" w:rsidRPr="00A540BA" w:rsidRDefault="00B93EED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Constituição Federal de 19</w:t>
      </w:r>
      <w:ins w:id="4" w:author="Roseli dos Santos Souza" w:date="2016-06-03T18:17:00Z">
        <w:r w:rsidR="00A540BA">
          <w:rPr>
            <w:rFonts w:ascii="Times New Roman" w:eastAsia="Times New Roman" w:hAnsi="Times New Roman"/>
            <w:sz w:val="24"/>
            <w:szCs w:val="24"/>
            <w:lang w:eastAsia="pt-BR"/>
          </w:rPr>
          <w:t>8</w:t>
        </w:r>
      </w:ins>
      <w:del w:id="5" w:author="Roseli dos Santos Souza" w:date="2016-06-03T18:17:00Z">
        <w:r w:rsidRPr="00A540BA" w:rsidDel="00A540BA">
          <w:rPr>
            <w:rFonts w:ascii="Times New Roman" w:eastAsia="Times New Roman" w:hAnsi="Times New Roman"/>
            <w:sz w:val="24"/>
            <w:szCs w:val="24"/>
            <w:lang w:eastAsia="pt-BR"/>
          </w:rPr>
          <w:delText>9</w:delText>
        </w:r>
      </w:del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8, no seu art. 26, inciso I, que incluem entre os bens dos Estados as águas superficiais ou subterrâneas, fluentes, emergentes e em depósito, ressalvadas, neste caso, na forma da lei, as decorrentes de obras da União;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A540B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impõe a articulação da União </w:t>
      </w:r>
      <w:proofErr w:type="gramStart"/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com</w:t>
      </w:r>
      <w:proofErr w:type="gramEnd"/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os Estados tendo em vista o gerenciamento dos recursos hídricos de interesse comum;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art. 32</w:t>
      </w:r>
      <w:r w:rsidR="004455E4" w:rsidRPr="00A540B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, INC I da Lei nº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coloca como um dos objetivos do Sistema Nacional de Recursos Hídricos coordenar a gestão integrada das águas;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A540B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9.984, de 17 de julho de 2000, que estabelece as atribuições da Agência Nacional de Águas-ANA;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13, de 25 de setembro de 2000, que estabelece diretrizes para implementação do sistema Nacional de Informações sobre Recursos Hídricos;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15, de 11 de janeiro de 2001, que estabelece as diretrizes gerais para a gestão de águas subterrâneas; 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91, de 5 de novembro de 2008, que dispõe sobre procedimentos gerais para o enquadramento dos corpos de água superficiais e subterrâneos; </w:t>
      </w:r>
    </w:p>
    <w:p w:rsidR="00EA20BF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Considerando a Resolução CNRH n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92, de 5 de novembro de 2008, que estabelece critérios e procedimentos gerais para a proteção e </w:t>
      </w:r>
      <w:r w:rsidR="00035A1F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conservação das </w:t>
      </w:r>
      <w:r w:rsidR="004455E4" w:rsidRPr="00A540BA">
        <w:rPr>
          <w:rFonts w:ascii="Times New Roman" w:eastAsia="Times New Roman" w:hAnsi="Times New Roman"/>
          <w:sz w:val="24"/>
          <w:szCs w:val="24"/>
          <w:lang w:eastAsia="pt-BR"/>
        </w:rPr>
        <w:t>águas subterrâneas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no território brasileiro; </w:t>
      </w:r>
    </w:p>
    <w:p w:rsidR="004455E4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Resolução CONAMA nº 396, de 3 de abril de 2008, que dispõe sobre a classificação e diretrizes ambientais para o enquadramento das águas subterrâneas; 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99, de 26 de março de 2009, que aprovou o Detalhamento Operativo dos Programas do Plano Nacional de Recursos Hídricos (Programas VIII, X, XI e XII);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126, de 29 de junho de 2011, que estabelece diretrizes para o cadastro de usuários de recursos hídricos e para a integração das bases de dados referentes aos usos de recursos hídricos superficiais e subterrâneos;</w:t>
      </w:r>
    </w:p>
    <w:p w:rsidR="00917970" w:rsidRPr="00A540BA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145, de 12 de dezembro de 2012, que estabelece diretrizes para a elaboração de Planos de Recursos Hídricos de Bacias hidrográficas e dá outras providencias;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necessária articulação entre ANA e os órgãos gestores ou autoridades outorgantes do Distrito Federal e dos </w:t>
      </w:r>
      <w:r w:rsidR="00035A1F" w:rsidRPr="00A540BA">
        <w:rPr>
          <w:rFonts w:ascii="Times New Roman" w:eastAsia="Times New Roman" w:hAnsi="Times New Roman"/>
          <w:sz w:val="24"/>
          <w:szCs w:val="24"/>
          <w:lang w:eastAsia="pt-BR"/>
        </w:rPr>
        <w:t>Estados no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gerenciamento de aquíferos interestaduais e </w:t>
      </w:r>
      <w:proofErr w:type="spellStart"/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transfronteiriços</w:t>
      </w:r>
      <w:proofErr w:type="spellEnd"/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; </w:t>
      </w:r>
    </w:p>
    <w:p w:rsidR="00F67090" w:rsidRPr="00A540BA" w:rsidRDefault="00F6709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a Resolução CNRH nº 16 de 2001...</w:t>
      </w:r>
    </w:p>
    <w:p w:rsidR="007921CD" w:rsidRPr="00A540BA" w:rsidRDefault="00F6709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Considerando... Mudanças Climáticas...</w:t>
      </w:r>
    </w:p>
    <w:p w:rsidR="00F67090" w:rsidRPr="00A540BA" w:rsidRDefault="007921CD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Considerando as Resoluções: “nº 37, 129 e 140”;</w:t>
      </w: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Considerando a necessidade de promover a utilização racional das águas subterrâneas e sua gestão integrada com as águas superficiais, de forma sustentável;</w:t>
      </w:r>
      <w:r w:rsidR="00BB56E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e</w:t>
      </w:r>
    </w:p>
    <w:p w:rsidR="003F18AF" w:rsidRPr="00A540BA" w:rsidRDefault="003F18AF" w:rsidP="00E652D7">
      <w:pPr>
        <w:spacing w:before="120" w:after="12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conectividade entre as águas superficiais e subterrâneas, que as faz um único recurso, tornando necessária a gestão integrada destas águas, </w:t>
      </w:r>
      <w:r w:rsidRPr="00A540BA">
        <w:rPr>
          <w:rFonts w:ascii="Times New Roman" w:eastAsia="Times New Roman" w:hAnsi="Times New Roman"/>
          <w:b/>
          <w:sz w:val="24"/>
          <w:szCs w:val="24"/>
          <w:lang w:eastAsia="pt-BR"/>
        </w:rPr>
        <w:t>resolve</w:t>
      </w:r>
      <w:r w:rsidR="00B43A5D" w:rsidRPr="00A540BA">
        <w:rPr>
          <w:rFonts w:ascii="Times New Roman" w:eastAsia="Times New Roman" w:hAnsi="Times New Roman"/>
          <w:b/>
          <w:sz w:val="24"/>
          <w:szCs w:val="24"/>
          <w:lang w:eastAsia="pt-BR"/>
        </w:rPr>
        <w:t>:</w:t>
      </w:r>
    </w:p>
    <w:p w:rsidR="00BB56E3" w:rsidRPr="00A540BA" w:rsidRDefault="00BB56E3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50FC9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-2" w:firstLine="0"/>
        <w:jc w:val="both"/>
        <w:rPr>
          <w:lang w:eastAsia="pt-BR"/>
        </w:rPr>
      </w:pPr>
      <w:r w:rsidRPr="00A540BA">
        <w:rPr>
          <w:color w:val="000000"/>
          <w:lang w:eastAsia="pt-BR"/>
        </w:rPr>
        <w:t xml:space="preserve">Art. 1º Estabelecer </w:t>
      </w:r>
      <w:r w:rsidR="00550FC9" w:rsidRPr="00A540BA">
        <w:rPr>
          <w:lang w:eastAsia="pt-BR"/>
        </w:rPr>
        <w:t>diretrizes para a gestão integrada de recursos hídricos superficiais e subterrâneo</w:t>
      </w:r>
      <w:r w:rsidR="007921CD" w:rsidRPr="00A540BA">
        <w:rPr>
          <w:lang w:eastAsia="pt-BR"/>
        </w:rPr>
        <w:t>s e a articulação entre a União</w:t>
      </w:r>
      <w:ins w:id="6" w:author="mma" w:date="2016-03-09T10:05:00Z">
        <w:r w:rsidR="007921CD" w:rsidRPr="00A540BA">
          <w:rPr>
            <w:lang w:eastAsia="pt-BR"/>
          </w:rPr>
          <w:t>,</w:t>
        </w:r>
      </w:ins>
      <w:del w:id="7" w:author="mma" w:date="2016-03-09T10:05:00Z">
        <w:r w:rsidR="007921CD" w:rsidRPr="00A540BA" w:rsidDel="007921CD">
          <w:rPr>
            <w:lang w:eastAsia="pt-BR"/>
          </w:rPr>
          <w:delText xml:space="preserve"> e</w:delText>
        </w:r>
      </w:del>
      <w:r w:rsidR="007921CD" w:rsidRPr="00A540BA">
        <w:rPr>
          <w:lang w:eastAsia="pt-BR"/>
        </w:rPr>
        <w:t xml:space="preserve"> </w:t>
      </w:r>
      <w:r w:rsidR="00550FC9" w:rsidRPr="00A540BA">
        <w:rPr>
          <w:lang w:eastAsia="pt-BR"/>
        </w:rPr>
        <w:t xml:space="preserve">os Estados e o Distrito Federal com vistas ao fortalecimento dessa gestão integrada.  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A540BA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2º Para fins desta resolução, serão adotadas as seguintes definições:</w:t>
      </w:r>
    </w:p>
    <w:p w:rsidR="00917970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lastRenderedPageBreak/>
        <w:t xml:space="preserve">I - Aquífero - Corpo </w:t>
      </w:r>
      <w:proofErr w:type="spellStart"/>
      <w:r w:rsidRPr="00A540BA">
        <w:rPr>
          <w:color w:val="000000"/>
          <w:lang w:eastAsia="pt-BR"/>
        </w:rPr>
        <w:t>hidrogeológico</w:t>
      </w:r>
      <w:proofErr w:type="spellEnd"/>
      <w:r w:rsidRPr="00A540BA">
        <w:rPr>
          <w:color w:val="000000"/>
          <w:lang w:eastAsia="pt-BR"/>
        </w:rPr>
        <w:t xml:space="preserve"> com capacidade de acumular e transmitir água através dos seus poros, fissuras, ou espaços resultantes da dissolução e carreamento de materiais rochosos;</w:t>
      </w:r>
    </w:p>
    <w:p w:rsidR="00917970" w:rsidRPr="00A540BA" w:rsidRDefault="00917970" w:rsidP="00E652D7">
      <w:pPr>
        <w:spacing w:before="120" w:after="12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II - Sistema Aquífero - Conjunto de aquíferos </w:t>
      </w:r>
      <w:proofErr w:type="spell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hidráulicamente</w:t>
      </w:r>
      <w:proofErr w:type="spell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conectados; </w:t>
      </w:r>
    </w:p>
    <w:p w:rsidR="00917970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III Aquífero Confinado: </w:t>
      </w:r>
      <w:del w:id="8" w:author="mma" w:date="2016-03-09T10:09:00Z">
        <w:r w:rsidRPr="00A540BA" w:rsidDel="009C75F2">
          <w:rPr>
            <w:color w:val="000000"/>
            <w:lang w:eastAsia="pt-BR"/>
          </w:rPr>
          <w:delText xml:space="preserve">formação </w:delText>
        </w:r>
      </w:del>
      <w:r w:rsidRPr="00A540BA">
        <w:rPr>
          <w:color w:val="000000"/>
          <w:lang w:eastAsia="pt-BR"/>
        </w:rPr>
        <w:t>aquífer</w:t>
      </w:r>
      <w:ins w:id="9" w:author="mma" w:date="2016-03-09T10:09:00Z">
        <w:r w:rsidR="009C75F2" w:rsidRPr="00A540BA">
          <w:rPr>
            <w:color w:val="000000"/>
            <w:lang w:eastAsia="pt-BR"/>
          </w:rPr>
          <w:t>o</w:t>
        </w:r>
      </w:ins>
      <w:del w:id="10" w:author="mma" w:date="2016-03-09T10:09:00Z">
        <w:r w:rsidRPr="00A540BA" w:rsidDel="009C75F2">
          <w:rPr>
            <w:color w:val="000000"/>
            <w:lang w:eastAsia="pt-BR"/>
          </w:rPr>
          <w:delText>a</w:delText>
        </w:r>
      </w:del>
      <w:r w:rsidRPr="00A540BA">
        <w:rPr>
          <w:color w:val="000000"/>
          <w:lang w:eastAsia="pt-BR"/>
        </w:rPr>
        <w:t xml:space="preserve"> submetid</w:t>
      </w:r>
      <w:ins w:id="11" w:author="mma" w:date="2016-03-09T10:09:00Z">
        <w:r w:rsidR="009C75F2" w:rsidRPr="00A540BA">
          <w:rPr>
            <w:color w:val="000000"/>
            <w:lang w:eastAsia="pt-BR"/>
          </w:rPr>
          <w:t>o</w:t>
        </w:r>
      </w:ins>
      <w:del w:id="12" w:author="mma" w:date="2016-03-09T10:09:00Z">
        <w:r w:rsidRPr="00A540BA" w:rsidDel="009C75F2">
          <w:rPr>
            <w:color w:val="000000"/>
            <w:lang w:eastAsia="pt-BR"/>
          </w:rPr>
          <w:delText>a</w:delText>
        </w:r>
      </w:del>
      <w:r w:rsidRPr="00A540BA">
        <w:rPr>
          <w:color w:val="000000"/>
          <w:lang w:eastAsia="pt-BR"/>
        </w:rPr>
        <w:t xml:space="preserve"> a pressão superior à atmosférica. Sua superfície </w:t>
      </w:r>
      <w:proofErr w:type="spellStart"/>
      <w:r w:rsidRPr="00A540BA">
        <w:rPr>
          <w:color w:val="000000"/>
          <w:lang w:eastAsia="pt-BR"/>
        </w:rPr>
        <w:t>potenciométrica</w:t>
      </w:r>
      <w:proofErr w:type="spellEnd"/>
      <w:r w:rsidRPr="00A540BA">
        <w:rPr>
          <w:color w:val="000000"/>
          <w:lang w:eastAsia="pt-BR"/>
        </w:rPr>
        <w:t xml:space="preserve"> é virtual e situa-se acima do topo da formação aquífera; </w:t>
      </w:r>
    </w:p>
    <w:p w:rsidR="00917970" w:rsidRPr="00A540BA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IV - Aquífero Livre: </w:t>
      </w:r>
      <w:del w:id="13" w:author="mma" w:date="2016-03-09T10:10:00Z">
        <w:r w:rsidRPr="00A540BA" w:rsidDel="009C75F2">
          <w:rPr>
            <w:color w:val="000000"/>
            <w:lang w:eastAsia="pt-BR"/>
          </w:rPr>
          <w:delText xml:space="preserve">formação </w:delText>
        </w:r>
      </w:del>
      <w:r w:rsidRPr="00A540BA">
        <w:rPr>
          <w:color w:val="000000"/>
          <w:lang w:eastAsia="pt-BR"/>
        </w:rPr>
        <w:t>aquífer</w:t>
      </w:r>
      <w:ins w:id="14" w:author="mma" w:date="2016-03-09T10:10:00Z">
        <w:r w:rsidR="009C75F2" w:rsidRPr="00A540BA">
          <w:rPr>
            <w:color w:val="000000"/>
            <w:lang w:eastAsia="pt-BR"/>
          </w:rPr>
          <w:t>o</w:t>
        </w:r>
      </w:ins>
      <w:del w:id="15" w:author="mma" w:date="2016-03-09T10:10:00Z">
        <w:r w:rsidRPr="00A540BA" w:rsidDel="009C75F2">
          <w:rPr>
            <w:color w:val="000000"/>
            <w:lang w:eastAsia="pt-BR"/>
          </w:rPr>
          <w:delText>a</w:delText>
        </w:r>
      </w:del>
      <w:r w:rsidRPr="00A540BA">
        <w:rPr>
          <w:color w:val="000000"/>
          <w:lang w:eastAsia="pt-BR"/>
        </w:rPr>
        <w:t xml:space="preserve"> que possui uma superfície livre de água </w:t>
      </w:r>
      <w:del w:id="16" w:author="mma" w:date="2016-03-09T10:08:00Z">
        <w:r w:rsidRPr="00A540BA" w:rsidDel="007921CD">
          <w:rPr>
            <w:color w:val="000000"/>
            <w:lang w:eastAsia="pt-BR"/>
          </w:rPr>
          <w:delText xml:space="preserve">em contato direto com o ar e, portanto, </w:delText>
        </w:r>
      </w:del>
      <w:r w:rsidRPr="00A540BA">
        <w:rPr>
          <w:color w:val="000000"/>
          <w:lang w:eastAsia="pt-BR"/>
        </w:rPr>
        <w:t>submetid</w:t>
      </w:r>
      <w:ins w:id="17" w:author="mma" w:date="2016-03-09T10:10:00Z">
        <w:r w:rsidR="009C75F2" w:rsidRPr="00A540BA">
          <w:rPr>
            <w:color w:val="000000"/>
            <w:lang w:eastAsia="pt-BR"/>
          </w:rPr>
          <w:t>o</w:t>
        </w:r>
      </w:ins>
      <w:del w:id="18" w:author="mma" w:date="2016-03-09T10:08:00Z">
        <w:r w:rsidRPr="00A540BA" w:rsidDel="007921CD">
          <w:rPr>
            <w:color w:val="000000"/>
            <w:lang w:eastAsia="pt-BR"/>
          </w:rPr>
          <w:delText>o</w:delText>
        </w:r>
      </w:del>
      <w:r w:rsidRPr="00A540BA">
        <w:rPr>
          <w:color w:val="000000"/>
          <w:lang w:eastAsia="pt-BR"/>
        </w:rPr>
        <w:t xml:space="preserve"> à pressão atmosférica. Sua superfície </w:t>
      </w:r>
      <w:proofErr w:type="spellStart"/>
      <w:r w:rsidRPr="00A540BA">
        <w:rPr>
          <w:color w:val="000000"/>
          <w:lang w:eastAsia="pt-BR"/>
        </w:rPr>
        <w:t>potenciométrica</w:t>
      </w:r>
      <w:proofErr w:type="spellEnd"/>
      <w:r w:rsidRPr="00A540BA">
        <w:rPr>
          <w:color w:val="000000"/>
          <w:lang w:eastAsia="pt-BR"/>
        </w:rPr>
        <w:t xml:space="preserve"> é real e situa-se ou no topo ou abaixo do topo da formação aquífera;</w:t>
      </w:r>
    </w:p>
    <w:p w:rsidR="00917970" w:rsidRPr="00A540BA" w:rsidRDefault="00917970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V - Aquífero Interestadual - aquífero distribuído nos territórios de, pelos menos, dois estados</w:t>
      </w:r>
      <w:ins w:id="19" w:author="mma" w:date="2016-03-09T10:12:00Z">
        <w:r w:rsidR="009C75F2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>, ou entre um estado e o Distrito Federal</w:t>
        </w:r>
      </w:ins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; </w:t>
      </w:r>
    </w:p>
    <w:p w:rsidR="00917970" w:rsidRPr="00A540BA" w:rsidRDefault="00917970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VI - Aquífero </w:t>
      </w:r>
      <w:proofErr w:type="spell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</w:t>
      </w:r>
      <w:proofErr w:type="spell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- Aquífero compartilhado pelo Brasil com, pelo menos, um país vizinho fronteiriço.</w:t>
      </w:r>
    </w:p>
    <w:p w:rsidR="00AA670D" w:rsidRPr="00A540BA" w:rsidRDefault="00AA670D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VII – </w:t>
      </w:r>
      <w:r w:rsidRPr="00A540BA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Definição da UGRA?</w:t>
      </w:r>
    </w:p>
    <w:p w:rsidR="00293994" w:rsidRPr="00A540BA" w:rsidRDefault="00293994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243E5" w:rsidRPr="00A540BA" w:rsidRDefault="007E09CC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Art. </w:t>
      </w:r>
      <w:r w:rsidR="00917970" w:rsidRPr="00A540BA">
        <w:rPr>
          <w:color w:val="000000"/>
          <w:lang w:eastAsia="pt-BR"/>
        </w:rPr>
        <w:t>3</w:t>
      </w:r>
      <w:r w:rsidR="004E7010" w:rsidRPr="00A540BA">
        <w:rPr>
          <w:color w:val="000000"/>
          <w:lang w:eastAsia="pt-BR"/>
        </w:rPr>
        <w:t>º –</w:t>
      </w:r>
      <w:r w:rsidR="00FE4617" w:rsidRPr="00A540BA">
        <w:rPr>
          <w:color w:val="000000"/>
          <w:lang w:eastAsia="pt-BR"/>
        </w:rPr>
        <w:t xml:space="preserve"> </w:t>
      </w:r>
      <w:r w:rsidR="00E12B09" w:rsidRPr="00A540BA">
        <w:rPr>
          <w:color w:val="000000"/>
          <w:lang w:eastAsia="pt-BR"/>
        </w:rPr>
        <w:t xml:space="preserve">A gestão integrada dos recursos hídricos superficiais e subterrâneos </w:t>
      </w:r>
      <w:r w:rsidR="009243E5" w:rsidRPr="00A540BA">
        <w:rPr>
          <w:color w:val="000000"/>
          <w:lang w:eastAsia="pt-BR"/>
        </w:rPr>
        <w:t xml:space="preserve">observará a </w:t>
      </w:r>
      <w:r w:rsidR="00E12B09" w:rsidRPr="00A540BA">
        <w:rPr>
          <w:color w:val="000000"/>
          <w:lang w:eastAsia="pt-BR"/>
        </w:rPr>
        <w:t xml:space="preserve">existência da </w:t>
      </w:r>
      <w:r w:rsidR="004E7010" w:rsidRPr="00A540BA">
        <w:rPr>
          <w:color w:val="000000"/>
          <w:lang w:eastAsia="pt-BR"/>
        </w:rPr>
        <w:t>conectividade entre as águas superficiais e subterrâneas</w:t>
      </w:r>
      <w:r w:rsidR="009243E5" w:rsidRPr="00A540BA">
        <w:rPr>
          <w:color w:val="000000"/>
          <w:lang w:eastAsia="pt-BR"/>
        </w:rPr>
        <w:t xml:space="preserve">, para situações </w:t>
      </w:r>
      <w:r w:rsidR="00031A88" w:rsidRPr="00A540BA">
        <w:rPr>
          <w:color w:val="000000"/>
          <w:lang w:eastAsia="pt-BR"/>
        </w:rPr>
        <w:t>de aquíferos</w:t>
      </w:r>
      <w:r w:rsidR="009243E5" w:rsidRPr="00A540BA">
        <w:rPr>
          <w:color w:val="000000"/>
          <w:lang w:eastAsia="pt-BR"/>
        </w:rPr>
        <w:t xml:space="preserve"> </w:t>
      </w:r>
      <w:del w:id="20" w:author="mma" w:date="2016-03-09T10:17:00Z">
        <w:r w:rsidR="00C31D35" w:rsidRPr="00A540BA" w:rsidDel="009C75F2">
          <w:rPr>
            <w:color w:val="000000"/>
            <w:lang w:eastAsia="pt-BR"/>
          </w:rPr>
          <w:delText xml:space="preserve">porosos </w:delText>
        </w:r>
      </w:del>
      <w:r w:rsidR="009243E5" w:rsidRPr="00A540BA">
        <w:rPr>
          <w:color w:val="000000"/>
          <w:lang w:eastAsia="pt-BR"/>
        </w:rPr>
        <w:t xml:space="preserve">livres e rios perenes. </w:t>
      </w:r>
    </w:p>
    <w:p w:rsidR="009243E5" w:rsidRPr="00A540BA" w:rsidRDefault="009243E5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ins w:id="21" w:author="mma" w:date="2016-03-09T15:22:00Z"/>
          <w:color w:val="000000"/>
          <w:lang w:eastAsia="pt-BR"/>
        </w:rPr>
      </w:pPr>
      <w:r w:rsidRPr="00A540BA">
        <w:rPr>
          <w:color w:val="000000"/>
          <w:lang w:eastAsia="pt-BR"/>
        </w:rPr>
        <w:t xml:space="preserve">Parágrafo Único: No caso de aquíferos </w:t>
      </w:r>
      <w:r w:rsidR="00C905C3" w:rsidRPr="00A540BA">
        <w:rPr>
          <w:color w:val="000000"/>
          <w:lang w:eastAsia="pt-BR"/>
        </w:rPr>
        <w:t xml:space="preserve">confinados, </w:t>
      </w:r>
      <w:r w:rsidRPr="00A540BA">
        <w:rPr>
          <w:color w:val="000000"/>
          <w:lang w:eastAsia="pt-BR"/>
        </w:rPr>
        <w:t>essa norma se aplica quando confirmada a conectividade</w:t>
      </w:r>
      <w:r w:rsidR="00C905C3" w:rsidRPr="00A540BA">
        <w:rPr>
          <w:color w:val="000000"/>
          <w:lang w:eastAsia="pt-BR"/>
        </w:rPr>
        <w:t xml:space="preserve"> e quantificada as contribuições para a vazão de base.</w:t>
      </w:r>
    </w:p>
    <w:p w:rsidR="00293994" w:rsidRPr="00A540BA" w:rsidRDefault="00293994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lang w:eastAsia="pt-BR"/>
        </w:rPr>
      </w:pPr>
    </w:p>
    <w:p w:rsidR="00E03023" w:rsidRPr="00A540BA" w:rsidDel="002F6B25" w:rsidRDefault="007E09CC" w:rsidP="00E652D7">
      <w:pPr>
        <w:spacing w:before="120" w:after="120" w:line="360" w:lineRule="auto"/>
        <w:jc w:val="both"/>
        <w:rPr>
          <w:del w:id="22" w:author="mma" w:date="2016-03-09T15:24:00Z"/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91797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4</w:t>
      </w:r>
      <w:r w:rsidR="002E445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° - </w:t>
      </w:r>
      <w:r w:rsidR="00C542F2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A gestão integrada será feita em </w:t>
      </w:r>
      <w:ins w:id="23" w:author="mma" w:date="2016-03-09T15:24:00Z">
        <w:r w:rsidR="002F6B25" w:rsidRPr="00A540BA">
          <w:rPr>
            <w:rFonts w:ascii="Times New Roman" w:eastAsia="Times New Roman" w:hAnsi="Times New Roman"/>
            <w:sz w:val="24"/>
            <w:szCs w:val="24"/>
            <w:lang w:eastAsia="pt-BR"/>
          </w:rPr>
          <w:t>áreas de conexão rio-</w:t>
        </w:r>
      </w:ins>
      <w:proofErr w:type="gramStart"/>
      <w:ins w:id="24" w:author="mma" w:date="2016-03-09T15:25:00Z">
        <w:r w:rsidR="00A945D5" w:rsidRPr="00A540B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aquífero </w:t>
        </w:r>
      </w:ins>
      <w:del w:id="25" w:author="mma" w:date="2016-03-09T15:24:00Z">
        <w:r w:rsidR="002E445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Unidades de Gestão Integrada de R</w:delText>
        </w:r>
        <w:r w:rsidR="0091797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io Aquífero</w:delText>
        </w:r>
        <w:r w:rsidR="002E445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(UGR</w:delText>
        </w:r>
        <w:r w:rsidR="00917970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A</w:delText>
        </w:r>
      </w:del>
      <w:del w:id="26" w:author="mma" w:date="2016-03-09T15:26:00Z">
        <w:r w:rsidR="002E4450" w:rsidRPr="00A540BA" w:rsidDel="00E42F75">
          <w:rPr>
            <w:rFonts w:ascii="Times New Roman" w:eastAsia="Times New Roman" w:hAnsi="Times New Roman"/>
            <w:sz w:val="24"/>
            <w:szCs w:val="24"/>
            <w:lang w:eastAsia="pt-BR"/>
          </w:rPr>
          <w:delText>),</w:delText>
        </w:r>
        <w:r w:rsidR="00C542F2" w:rsidRPr="00A540BA" w:rsidDel="00E42F75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e</w:delText>
        </w:r>
      </w:del>
      <w:ins w:id="27" w:author="mma" w:date="2016-03-09T15:26:00Z">
        <w:r w:rsidR="00E42F75" w:rsidRPr="00A540B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que</w:t>
        </w:r>
      </w:ins>
      <w:proofErr w:type="gramEnd"/>
      <w:r w:rsidR="00C542F2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</w:t>
      </w:r>
      <w:r w:rsidR="00E0302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estar restritas </w:t>
      </w:r>
      <w:del w:id="28" w:author="mma" w:date="2016-03-09T15:24:00Z">
        <w:r w:rsidR="00A422C9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aos</w:delText>
        </w:r>
        <w:r w:rsidR="00E03023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seguintes </w:delText>
        </w:r>
      </w:del>
      <w:del w:id="29" w:author="mma" w:date="2016-03-09T10:21:00Z">
        <w:r w:rsidR="00A422C9" w:rsidRPr="00A540BA" w:rsidDel="006C29E9">
          <w:rPr>
            <w:rFonts w:ascii="Times New Roman" w:eastAsia="Times New Roman" w:hAnsi="Times New Roman"/>
            <w:sz w:val="24"/>
            <w:szCs w:val="24"/>
            <w:lang w:eastAsia="pt-BR"/>
          </w:rPr>
          <w:delText>domínios</w:delText>
        </w:r>
      </w:del>
      <w:del w:id="30" w:author="mma" w:date="2016-03-09T15:24:00Z">
        <w:r w:rsidR="00E03023" w:rsidRPr="00A540BA" w:rsidDel="002F6B25">
          <w:rPr>
            <w:rFonts w:ascii="Times New Roman" w:eastAsia="Times New Roman" w:hAnsi="Times New Roman"/>
            <w:sz w:val="24"/>
            <w:szCs w:val="24"/>
            <w:lang w:eastAsia="pt-BR"/>
          </w:rPr>
          <w:delText>:</w:delText>
        </w:r>
      </w:del>
    </w:p>
    <w:p w:rsidR="004D5014" w:rsidRPr="00A540BA" w:rsidRDefault="00E03023">
      <w:pPr>
        <w:spacing w:before="120" w:after="120" w:line="360" w:lineRule="auto"/>
        <w:jc w:val="both"/>
        <w:rPr>
          <w:del w:id="31" w:author="mma" w:date="2016-03-09T15:24:00Z"/>
          <w:rFonts w:ascii="Times New Roman" w:eastAsia="Times New Roman" w:hAnsi="Times New Roman"/>
          <w:color w:val="000000"/>
          <w:sz w:val="24"/>
          <w:szCs w:val="24"/>
          <w:lang w:eastAsia="pt-BR"/>
        </w:rPr>
        <w:pPrChange w:id="32" w:author="mma" w:date="2016-03-09T15:24:00Z">
          <w:pPr>
            <w:numPr>
              <w:numId w:val="8"/>
            </w:numPr>
            <w:spacing w:before="120" w:after="120" w:line="360" w:lineRule="auto"/>
            <w:ind w:left="2844" w:hanging="360"/>
            <w:jc w:val="both"/>
          </w:pPr>
        </w:pPrChange>
      </w:pPr>
      <w:proofErr w:type="gram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</w:t>
      </w:r>
      <w:proofErr w:type="gram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uma </w:t>
      </w:r>
      <w:del w:id="33" w:author="mma" w:date="2016-03-09T15:27:00Z">
        <w:r w:rsidRPr="00A540BA" w:rsidDel="00E2568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mesma </w:delText>
        </w:r>
      </w:del>
      <w:ins w:id="34" w:author="mma" w:date="2016-03-09T15:27:00Z">
        <w:r w:rsidR="00E25682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 xml:space="preserve">única </w:t>
        </w:r>
      </w:ins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bacia ou </w:t>
      </w:r>
      <w:proofErr w:type="spell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sub-bacia</w:t>
      </w:r>
      <w:proofErr w:type="spell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hidrográfica</w:t>
      </w:r>
      <w:ins w:id="35" w:author="mma" w:date="2016-03-09T15:24:00Z">
        <w:r w:rsidR="002F6B25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 xml:space="preserve"> e </w:t>
        </w:r>
        <w:proofErr w:type="spellStart"/>
        <w:r w:rsidR="002F6B25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>a</w:t>
        </w:r>
      </w:ins>
      <w:del w:id="36" w:author="mma" w:date="2016-03-09T15:24:00Z">
        <w:r w:rsidRPr="00A540BA" w:rsidDel="002F6B25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; </w:delText>
        </w:r>
      </w:del>
    </w:p>
    <w:p w:rsidR="004D5014" w:rsidRPr="00A540BA" w:rsidRDefault="00E03023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pPrChange w:id="37" w:author="mma" w:date="2016-03-09T15:24:00Z">
          <w:pPr>
            <w:numPr>
              <w:numId w:val="8"/>
            </w:numPr>
            <w:spacing w:before="120" w:after="120" w:line="360" w:lineRule="auto"/>
            <w:ind w:left="2844" w:hanging="360"/>
            <w:jc w:val="both"/>
          </w:pPr>
        </w:pPrChange>
      </w:pPr>
      <w:del w:id="38" w:author="mma" w:date="2016-03-09T15:24:00Z">
        <w:r w:rsidRPr="00A540BA" w:rsidDel="002F6B25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 </w:delText>
        </w:r>
      </w:del>
      <w:proofErr w:type="gramStart"/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um</w:t>
      </w:r>
      <w:proofErr w:type="spellEnd"/>
      <w:del w:id="39" w:author="mma" w:date="2016-03-09T10:18:00Z">
        <w:r w:rsidR="002E4450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a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del w:id="40" w:author="mma" w:date="2016-03-09T15:27:00Z">
        <w:r w:rsidR="002E4450" w:rsidRPr="00A540BA" w:rsidDel="00E2568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mesm</w:delText>
        </w:r>
      </w:del>
      <w:del w:id="41" w:author="mma" w:date="2016-03-09T10:18:00Z">
        <w:r w:rsidR="002E4450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a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del w:id="42" w:author="mma" w:date="2016-03-09T10:18:00Z">
        <w:r w:rsidR="002E4450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unidade</w:delText>
        </w:r>
        <w:r w:rsidR="005100A5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 xml:space="preserve"> </w:delText>
        </w:r>
      </w:del>
      <w:r w:rsidR="005100A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aquífer</w:t>
      </w:r>
      <w:ins w:id="43" w:author="mma" w:date="2016-03-09T10:18:00Z">
        <w:r w:rsidR="009C75F2" w:rsidRPr="00A540BA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t>o</w:t>
        </w:r>
      </w:ins>
      <w:proofErr w:type="gramEnd"/>
      <w:del w:id="44" w:author="mma" w:date="2016-03-09T10:18:00Z">
        <w:r w:rsidR="005100A5" w:rsidRPr="00A540BA" w:rsidDel="009C75F2">
          <w:rPr>
            <w:rFonts w:ascii="Times New Roman" w:eastAsia="Times New Roman" w:hAnsi="Times New Roman"/>
            <w:color w:val="000000"/>
            <w:sz w:val="24"/>
            <w:szCs w:val="24"/>
            <w:lang w:eastAsia="pt-BR"/>
          </w:rPr>
          <w:delText>a</w:delText>
        </w:r>
      </w:del>
      <w:r w:rsidR="002E445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sistema aquífero</w:t>
      </w:r>
      <w:r w:rsidR="002C16E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293994" w:rsidRPr="00A540BA" w:rsidRDefault="00293994" w:rsidP="00E652D7">
      <w:pPr>
        <w:spacing w:before="120" w:after="120" w:line="360" w:lineRule="auto"/>
        <w:ind w:left="284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05F3A" w:rsidRPr="00A540BA" w:rsidRDefault="00905F3A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Art. 5</w:t>
      </w:r>
      <w:proofErr w:type="gramStart"/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º </w:t>
      </w:r>
      <w:r w:rsidR="00BB56E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As</w:t>
      </w:r>
      <w:proofErr w:type="gramEnd"/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autoridades de uso e ocupação do solo em articulação com os  órgãos gestores de recursos </w:t>
      </w:r>
      <w:r w:rsidR="00EC176B" w:rsidRPr="00A540BA">
        <w:rPr>
          <w:rFonts w:ascii="Times New Roman" w:eastAsia="Times New Roman" w:hAnsi="Times New Roman"/>
          <w:sz w:val="24"/>
          <w:szCs w:val="24"/>
          <w:lang w:eastAsia="pt-BR"/>
        </w:rPr>
        <w:t>hídricos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, os comitês de bacia e autoridades ambientais, deverão estabelecer em conjunto as normas específicas para cada UGRA dentro das bacias hidrográficas.</w:t>
      </w:r>
    </w:p>
    <w:p w:rsidR="00E652D7" w:rsidRPr="00A540BA" w:rsidRDefault="00E652D7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04340A" w:rsidRPr="00A540BA" w:rsidRDefault="0004340A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Parágrafo 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>1º</w:t>
      </w:r>
      <w:r w:rsidR="003B0F21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– No caso de aluviões de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rios federais</w:t>
      </w:r>
      <w:r w:rsidR="003B0F21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, 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a Agência Nacional de Águas (ANA</w:t>
      </w:r>
      <w:r w:rsidR="007C5037" w:rsidRPr="00A540BA">
        <w:rPr>
          <w:rFonts w:ascii="Times New Roman" w:eastAsia="Times New Roman" w:hAnsi="Times New Roman"/>
          <w:sz w:val="24"/>
          <w:szCs w:val="24"/>
          <w:lang w:eastAsia="pt-BR"/>
        </w:rPr>
        <w:t>), participará</w:t>
      </w:r>
      <w:r w:rsidR="00BA073F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da gestão. 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46AC3" w:rsidRPr="00A540BA" w:rsidRDefault="003B0F21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>Art. 6</w:t>
      </w:r>
      <w:r w:rsidR="00917970" w:rsidRPr="00A540BA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="00BB56E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905CAC" w:rsidRPr="00A540BA">
        <w:rPr>
          <w:rFonts w:ascii="Times New Roman" w:eastAsia="Times New Roman" w:hAnsi="Times New Roman"/>
          <w:sz w:val="24"/>
          <w:szCs w:val="24"/>
          <w:lang w:eastAsia="pt-BR"/>
        </w:rPr>
        <w:t>As normas advindas de d</w:t>
      </w:r>
      <w:r w:rsidR="004E701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ecisões de gestão integrada das águas superficiais 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e </w:t>
      </w:r>
      <w:r w:rsidR="004E7010" w:rsidRPr="00A540BA">
        <w:rPr>
          <w:rFonts w:ascii="Times New Roman" w:eastAsia="Times New Roman" w:hAnsi="Times New Roman"/>
          <w:sz w:val="24"/>
          <w:szCs w:val="24"/>
          <w:lang w:eastAsia="pt-BR"/>
        </w:rPr>
        <w:t>subterrâneas,</w:t>
      </w:r>
      <w:r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em cada UGRA,</w:t>
      </w:r>
      <w:r w:rsidR="00974373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</w:t>
      </w:r>
      <w:r w:rsidR="004E7010" w:rsidRPr="00A540B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446AC3" w:rsidRPr="00A540BA">
        <w:rPr>
          <w:rFonts w:ascii="Times New Roman" w:eastAsia="Times New Roman" w:hAnsi="Times New Roman"/>
          <w:sz w:val="24"/>
          <w:szCs w:val="24"/>
          <w:lang w:eastAsia="pt-BR"/>
        </w:rPr>
        <w:t>apresentadas em documento apropriado a ser incorporados nos Planos de Bacia.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30B01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4241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7</w:t>
      </w:r>
      <w:proofErr w:type="gramStart"/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  Todos</w:t>
      </w:r>
      <w:proofErr w:type="gramEnd"/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os aquíferos livres no território nacional</w:t>
      </w:r>
      <w:r w:rsidR="00391F6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4538C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passar</w:t>
      </w:r>
      <w:r w:rsidR="00391F6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ão</w:t>
      </w:r>
      <w:r w:rsidR="004538C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ser considerados diretamente interconectados com as águas superficiais e terão que seguir as normas gerais previstas nesta resolução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para a regularização de usos.</w:t>
      </w:r>
    </w:p>
    <w:p w:rsidR="00E316FD" w:rsidRPr="00A540BA" w:rsidRDefault="00530B01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0F539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: Este artigo não valerá, 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nos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caso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29399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em que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:</w:t>
      </w:r>
    </w:p>
    <w:p w:rsidR="00E316FD" w:rsidRPr="00A540BA" w:rsidRDefault="00E316FD" w:rsidP="00E652D7">
      <w:pPr>
        <w:numPr>
          <w:ilvl w:val="0"/>
          <w:numId w:val="9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proofErr w:type="spell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Existam</w:t>
      </w:r>
      <w:proofErr w:type="spellEnd"/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estudos </w:t>
      </w:r>
      <w:r w:rsidR="00530B0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ou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pes</w:t>
      </w:r>
      <w:r w:rsidR="004538C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quisas que indiquem </w:t>
      </w:r>
      <w:r w:rsidR="00530B0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não há conexão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4E7010" w:rsidRPr="00A540BA" w:rsidRDefault="00293994" w:rsidP="00E652D7">
      <w:pPr>
        <w:numPr>
          <w:ilvl w:val="0"/>
          <w:numId w:val="9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</w:t>
      </w:r>
      <w:r w:rsidR="00BE3CA2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xistam </w:t>
      </w:r>
      <w:r w:rsidR="00E316F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interesses especiais de Estado na respectiva área, com a devida justificativa técnica</w:t>
      </w:r>
      <w:r w:rsidR="00B05D5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6915EA" w:rsidRPr="00A540BA" w:rsidRDefault="006915EA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C31D3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</w:t>
      </w:r>
      <w:proofErr w:type="gram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0F5396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DE4CE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</w:t>
      </w:r>
      <w:proofErr w:type="gram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caso particular dos aluviões dos rios perenes </w:t>
      </w:r>
      <w:r w:rsidR="00C6584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ou perenizados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federais, à menos que existam estudos e pesquisas que indiquem outras possibilidades ou que normas específicas </w:t>
      </w:r>
      <w:r w:rsidR="001A3F2B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tenham sido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definidas pelas partes interessadas, deverão ser considerados como interconectados diretamente, com paridade de vazão 1 para 1, qualquer que seja a captação subt</w:t>
      </w:r>
      <w:r w:rsidR="00F815F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errânea ou sua distância do rio.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</w:p>
    <w:p w:rsidR="00DE4CE7" w:rsidRPr="00A540BA" w:rsidRDefault="00DE4CE7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AF0AC3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F815F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proofErr w:type="gramStart"/>
      <w:r w:rsidR="004F00B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 Caberá</w:t>
      </w:r>
      <w:proofErr w:type="gramEnd"/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</w:t>
      </w:r>
      <w:r w:rsidR="001D791D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no prazo de 1 ano a partir da data de publicação de</w:t>
      </w:r>
      <w:r w:rsidR="009110F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sta resolução, </w:t>
      </w:r>
      <w:r w:rsidR="00DE4CE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publicar uma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terminologia 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conceitos 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consistente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com a interação das águas 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superficiais e </w:t>
      </w:r>
      <w:r w:rsidR="00A274F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subterrâneas a ser aplicada nos Planos de Bacia estaduais e federais</w:t>
      </w:r>
      <w:r w:rsidR="00AF0AC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302AF1" w:rsidRPr="00A540BA" w:rsidRDefault="00302AF1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7C503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</w:t>
      </w:r>
      <w:proofErr w:type="gramStart"/>
      <w:r w:rsidR="00F815F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  A</w:t>
      </w:r>
      <w:proofErr w:type="gram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partir de dois anos da publicação desta</w:t>
      </w:r>
      <w:r w:rsidR="0002722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resolução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os planos de bacias nacionais e estaduais,</w:t>
      </w:r>
      <w:r w:rsidR="0036534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deverão ser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adaptados para a nova terminologia produzida </w:t>
      </w:r>
      <w:r w:rsidR="00933AF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pela União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abrangendo a gestão integrada dos recursos híd</w:t>
      </w:r>
      <w:r w:rsidR="00C31D3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ricos superficiais e subterrâneo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035FE0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r w:rsidR="00EA63C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</w:t>
      </w:r>
      <w:r w:rsidR="00035FE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 planejamento e </w:t>
      </w:r>
      <w:r w:rsidR="00F23858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na implantação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 novos pontos para constituir redes de monitor</w:t>
      </w:r>
      <w:r w:rsidR="00ED562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ame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nto </w:t>
      </w:r>
      <w:proofErr w:type="spellStart"/>
      <w:r w:rsidR="00F23858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hidrometereológico</w:t>
      </w:r>
      <w:proofErr w:type="spellEnd"/>
      <w:r w:rsidR="00F23858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estaduais</w:t>
      </w:r>
      <w:r w:rsidR="00ED562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federal 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-</w:t>
      </w:r>
      <w:r w:rsidR="00035FE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F60EB1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instaladas a partir da publicação desta resolução, 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lastRenderedPageBreak/>
        <w:t>deverão o</w:t>
      </w:r>
      <w:r w:rsidR="00ED562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b</w:t>
      </w:r>
      <w:r w:rsidR="00A836AF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rigatoriamente, considerar a</w:t>
      </w:r>
      <w:r w:rsidR="00035FE0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geologia e os aquíferos existentes nas bacias hidrográficas, para que a contribuição subterrânea possa ser corretamente medida.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BB56E3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9</w:t>
      </w:r>
      <w:proofErr w:type="gram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° </w:t>
      </w:r>
      <w:r w:rsidR="007E09CC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No</w:t>
      </w:r>
      <w:proofErr w:type="gramEnd"/>
      <w:r w:rsidR="007E09CC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gerenciamento dos aquíferos e sistemas aquíferos interestaduais os órgãos gestores de recursos hídricos dos Estados e Distrito Federal poderão solicitar apoio administrativo e executivo da Agência Nacional de Águas – ANA para dirimir divergências técnicas e/ou regulatórias e apoiar a resolução de eventuais conflitos.</w:t>
      </w:r>
    </w:p>
    <w:p w:rsidR="00DE4CE7" w:rsidRPr="00A540BA" w:rsidRDefault="00DE4CE7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0</w:t>
      </w:r>
      <w:proofErr w:type="gramStart"/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º </w:t>
      </w:r>
      <w:r w:rsidRPr="00A540BA" w:rsidDel="004551D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</w:t>
      </w:r>
      <w:proofErr w:type="gram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DE4CE7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em articulação com os órgãos </w:t>
      </w:r>
      <w:r w:rsidR="005073D9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gestores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estaduais de recursos hídricos, desempenhar</w:t>
      </w:r>
      <w:r w:rsidR="00FE093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ão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as tratativas de natureza técnica nas relações bi e multilaterais envolvendo aquíferos ou sistemas aquíferos </w:t>
      </w:r>
      <w:proofErr w:type="spell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transfronteiriços</w:t>
      </w:r>
      <w:proofErr w:type="spell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. 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</w:t>
      </w:r>
      <w:r w:rsidR="00C31D35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FE093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erá desenvolver </w:t>
      </w:r>
      <w:r w:rsidR="00FE0934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incentivar 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estudos em aquíferos interestaduais e </w:t>
      </w:r>
      <w:proofErr w:type="spellStart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transfronteiriços</w:t>
      </w:r>
      <w:proofErr w:type="spellEnd"/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com o objetivo de propor diretrizes para a determinação da contribuição do fluxo de base dos aquíferos para os rios de domínio da União.</w:t>
      </w:r>
    </w:p>
    <w:p w:rsidR="00293994" w:rsidRPr="00A540BA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A540BA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 º</w:t>
      </w:r>
      <w:r w:rsidRPr="00A540BA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 Esta Resolução entra em vigor na data de sua publicação.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815F7" w:rsidRPr="00A540BA" w:rsidTr="00BF514D">
        <w:tc>
          <w:tcPr>
            <w:tcW w:w="4685" w:type="dxa"/>
            <w:shd w:val="clear" w:color="auto" w:fill="auto"/>
          </w:tcPr>
          <w:p w:rsidR="00F815F7" w:rsidRPr="00A540BA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IZABELLA TEIXEIRA</w:t>
            </w:r>
          </w:p>
          <w:p w:rsidR="00F815F7" w:rsidRPr="00A540BA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815F7" w:rsidRPr="00A540BA" w:rsidRDefault="00AB678F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CASSANDRA MARONI NUNES</w:t>
            </w:r>
          </w:p>
          <w:p w:rsidR="00F815F7" w:rsidRPr="00A540BA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t-BR"/>
              </w:rPr>
            </w:pP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Secretári</w:t>
            </w:r>
            <w:r w:rsidR="00AB678F"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a</w:t>
            </w:r>
            <w:r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AB678F" w:rsidRPr="00A540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Executiva</w:t>
            </w:r>
          </w:p>
        </w:tc>
      </w:tr>
    </w:tbl>
    <w:p w:rsidR="007E09CC" w:rsidRPr="00F815F7" w:rsidRDefault="007E09CC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sectPr w:rsidR="007E09CC" w:rsidRPr="00F815F7" w:rsidSect="00293994">
      <w:footerReference w:type="default" r:id="rId9"/>
      <w:pgSz w:w="11906" w:h="16838"/>
      <w:pgMar w:top="1134" w:right="1134" w:bottom="1134" w:left="1418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62B" w:rsidRDefault="009D062B" w:rsidP="007F39A8">
      <w:pPr>
        <w:spacing w:after="0" w:line="240" w:lineRule="auto"/>
      </w:pPr>
      <w:r>
        <w:separator/>
      </w:r>
    </w:p>
  </w:endnote>
  <w:endnote w:type="continuationSeparator" w:id="0">
    <w:p w:rsidR="009D062B" w:rsidRDefault="009D062B" w:rsidP="007F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Arial Unicode MS"/>
    <w:charset w:val="00"/>
    <w:family w:val="swiss"/>
    <w:pitch w:val="variable"/>
    <w:sig w:usb0="00000000" w:usb1="5007F9FB" w:usb2="000000A0" w:usb3="00000000" w:csb0="0002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1470293"/>
      <w:docPartObj>
        <w:docPartGallery w:val="Page Numbers (Bottom of Page)"/>
        <w:docPartUnique/>
      </w:docPartObj>
    </w:sdtPr>
    <w:sdtEndPr/>
    <w:sdtContent>
      <w:p w:rsidR="00C33C55" w:rsidRDefault="002D1D69">
        <w:pPr>
          <w:pStyle w:val="Rodap"/>
          <w:jc w:val="center"/>
        </w:pPr>
        <w:r>
          <w:fldChar w:fldCharType="begin"/>
        </w:r>
        <w:r w:rsidR="00C33C55">
          <w:instrText>PAGE   \* MERGEFORMAT</w:instrText>
        </w:r>
        <w:r>
          <w:fldChar w:fldCharType="separate"/>
        </w:r>
        <w:r w:rsidR="00C533FB">
          <w:rPr>
            <w:noProof/>
          </w:rPr>
          <w:t>1</w:t>
        </w:r>
        <w:r>
          <w:fldChar w:fldCharType="end"/>
        </w:r>
        <w:r w:rsidR="00C33C55">
          <w:t xml:space="preserve"> – Minuta Resolução Gestão Integrada</w:t>
        </w:r>
        <w:r w:rsidR="00A540BA">
          <w:t xml:space="preserve"> - Reunião Conjunta 09.03.16</w:t>
        </w:r>
      </w:p>
    </w:sdtContent>
  </w:sdt>
  <w:p w:rsidR="007F39A8" w:rsidRDefault="007F39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62B" w:rsidRDefault="009D062B" w:rsidP="007F39A8">
      <w:pPr>
        <w:spacing w:after="0" w:line="240" w:lineRule="auto"/>
      </w:pPr>
      <w:r>
        <w:separator/>
      </w:r>
    </w:p>
  </w:footnote>
  <w:footnote w:type="continuationSeparator" w:id="0">
    <w:p w:rsidR="009D062B" w:rsidRDefault="009D062B" w:rsidP="007F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5B9E"/>
    <w:multiLevelType w:val="hybridMultilevel"/>
    <w:tmpl w:val="0776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9F"/>
    <w:multiLevelType w:val="hybridMultilevel"/>
    <w:tmpl w:val="BCAA7A22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E512FD"/>
    <w:multiLevelType w:val="hybridMultilevel"/>
    <w:tmpl w:val="49689A16"/>
    <w:lvl w:ilvl="0" w:tplc="C3E24A78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9023AE1"/>
    <w:multiLevelType w:val="hybridMultilevel"/>
    <w:tmpl w:val="1D7C63E8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DF81E38"/>
    <w:multiLevelType w:val="hybridMultilevel"/>
    <w:tmpl w:val="E7AAF90C"/>
    <w:lvl w:ilvl="0" w:tplc="97982F74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6003FF8"/>
    <w:multiLevelType w:val="multilevel"/>
    <w:tmpl w:val="E7AAF90C"/>
    <w:lvl w:ilvl="0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6AD1989"/>
    <w:multiLevelType w:val="hybridMultilevel"/>
    <w:tmpl w:val="A9D6EA16"/>
    <w:lvl w:ilvl="0" w:tplc="55B0AA7A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529452B"/>
    <w:multiLevelType w:val="multilevel"/>
    <w:tmpl w:val="0416001F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decimal"/>
      <w:lvlText w:val="%1.%2."/>
      <w:lvlJc w:val="left"/>
      <w:pPr>
        <w:ind w:left="3276" w:hanging="432"/>
      </w:pPr>
    </w:lvl>
    <w:lvl w:ilvl="2">
      <w:start w:val="1"/>
      <w:numFmt w:val="decimal"/>
      <w:lvlText w:val="%1.%2.%3."/>
      <w:lvlJc w:val="left"/>
      <w:pPr>
        <w:ind w:left="3708" w:hanging="504"/>
      </w:pPr>
    </w:lvl>
    <w:lvl w:ilvl="3">
      <w:start w:val="1"/>
      <w:numFmt w:val="decimal"/>
      <w:lvlText w:val="%1.%2.%3.%4."/>
      <w:lvlJc w:val="left"/>
      <w:pPr>
        <w:ind w:left="4212" w:hanging="648"/>
      </w:pPr>
    </w:lvl>
    <w:lvl w:ilvl="4">
      <w:start w:val="1"/>
      <w:numFmt w:val="decimal"/>
      <w:lvlText w:val="%1.%2.%3.%4.%5."/>
      <w:lvlJc w:val="left"/>
      <w:pPr>
        <w:ind w:left="4716" w:hanging="792"/>
      </w:pPr>
    </w:lvl>
    <w:lvl w:ilvl="5">
      <w:start w:val="1"/>
      <w:numFmt w:val="decimal"/>
      <w:lvlText w:val="%1.%2.%3.%4.%5.%6."/>
      <w:lvlJc w:val="left"/>
      <w:pPr>
        <w:ind w:left="5220" w:hanging="936"/>
      </w:pPr>
    </w:lvl>
    <w:lvl w:ilvl="6">
      <w:start w:val="1"/>
      <w:numFmt w:val="decimal"/>
      <w:lvlText w:val="%1.%2.%3.%4.%5.%6.%7."/>
      <w:lvlJc w:val="left"/>
      <w:pPr>
        <w:ind w:left="5724" w:hanging="1080"/>
      </w:pPr>
    </w:lvl>
    <w:lvl w:ilvl="7">
      <w:start w:val="1"/>
      <w:numFmt w:val="decimal"/>
      <w:lvlText w:val="%1.%2.%3.%4.%5.%6.%7.%8."/>
      <w:lvlJc w:val="left"/>
      <w:pPr>
        <w:ind w:left="6228" w:hanging="1224"/>
      </w:pPr>
    </w:lvl>
    <w:lvl w:ilvl="8">
      <w:start w:val="1"/>
      <w:numFmt w:val="decimal"/>
      <w:lvlText w:val="%1.%2.%3.%4.%5.%6.%7.%8.%9."/>
      <w:lvlJc w:val="left"/>
      <w:pPr>
        <w:ind w:left="6804" w:hanging="1440"/>
      </w:pPr>
    </w:lvl>
  </w:abstractNum>
  <w:abstractNum w:abstractNumId="8" w15:restartNumberingAfterBreak="0">
    <w:nsid w:val="764E59E8"/>
    <w:multiLevelType w:val="hybridMultilevel"/>
    <w:tmpl w:val="CB26EB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seli dos Santos Souza">
    <w15:presenceInfo w15:providerId="AD" w15:userId="S-1-5-21-10562335-2982657715-2242529834-56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5C"/>
    <w:rsid w:val="00027221"/>
    <w:rsid w:val="00031A88"/>
    <w:rsid w:val="00035A1F"/>
    <w:rsid w:val="00035D53"/>
    <w:rsid w:val="00035FE0"/>
    <w:rsid w:val="0004340A"/>
    <w:rsid w:val="00044366"/>
    <w:rsid w:val="000478BF"/>
    <w:rsid w:val="00084C6F"/>
    <w:rsid w:val="0009541A"/>
    <w:rsid w:val="000C4AE5"/>
    <w:rsid w:val="000D03CE"/>
    <w:rsid w:val="000E4D60"/>
    <w:rsid w:val="000F5396"/>
    <w:rsid w:val="000F6414"/>
    <w:rsid w:val="0010519B"/>
    <w:rsid w:val="00162736"/>
    <w:rsid w:val="001639F4"/>
    <w:rsid w:val="001A3F2B"/>
    <w:rsid w:val="001A57B7"/>
    <w:rsid w:val="001D02AD"/>
    <w:rsid w:val="001D6E58"/>
    <w:rsid w:val="001D791D"/>
    <w:rsid w:val="001E331A"/>
    <w:rsid w:val="00231956"/>
    <w:rsid w:val="00293994"/>
    <w:rsid w:val="002A5B5F"/>
    <w:rsid w:val="002C16E1"/>
    <w:rsid w:val="002D1D69"/>
    <w:rsid w:val="002E4450"/>
    <w:rsid w:val="002E59B4"/>
    <w:rsid w:val="002F6B25"/>
    <w:rsid w:val="00302AF1"/>
    <w:rsid w:val="003475BF"/>
    <w:rsid w:val="00365343"/>
    <w:rsid w:val="00390D7D"/>
    <w:rsid w:val="00391F67"/>
    <w:rsid w:val="003B0F21"/>
    <w:rsid w:val="003E4177"/>
    <w:rsid w:val="003F18AF"/>
    <w:rsid w:val="00402DF1"/>
    <w:rsid w:val="00425085"/>
    <w:rsid w:val="00433027"/>
    <w:rsid w:val="004455E4"/>
    <w:rsid w:val="00446AC3"/>
    <w:rsid w:val="00451E00"/>
    <w:rsid w:val="004538C4"/>
    <w:rsid w:val="00482B80"/>
    <w:rsid w:val="00497120"/>
    <w:rsid w:val="004A167E"/>
    <w:rsid w:val="004D5014"/>
    <w:rsid w:val="004D6254"/>
    <w:rsid w:val="004E7010"/>
    <w:rsid w:val="004F00B4"/>
    <w:rsid w:val="004F251A"/>
    <w:rsid w:val="005073D9"/>
    <w:rsid w:val="005100A5"/>
    <w:rsid w:val="00511750"/>
    <w:rsid w:val="005170D9"/>
    <w:rsid w:val="00526F2F"/>
    <w:rsid w:val="00530B01"/>
    <w:rsid w:val="0054705B"/>
    <w:rsid w:val="00550FC9"/>
    <w:rsid w:val="00596A6C"/>
    <w:rsid w:val="006128C5"/>
    <w:rsid w:val="00627766"/>
    <w:rsid w:val="006724B6"/>
    <w:rsid w:val="006915EA"/>
    <w:rsid w:val="006A2BC5"/>
    <w:rsid w:val="006C29E9"/>
    <w:rsid w:val="006E0D04"/>
    <w:rsid w:val="006F5B58"/>
    <w:rsid w:val="00700B2B"/>
    <w:rsid w:val="007074C6"/>
    <w:rsid w:val="00724D53"/>
    <w:rsid w:val="007508F5"/>
    <w:rsid w:val="00767A42"/>
    <w:rsid w:val="007921CD"/>
    <w:rsid w:val="007C5037"/>
    <w:rsid w:val="007E09CC"/>
    <w:rsid w:val="007E7EFD"/>
    <w:rsid w:val="007F39A8"/>
    <w:rsid w:val="007F64DC"/>
    <w:rsid w:val="007F6743"/>
    <w:rsid w:val="00802BED"/>
    <w:rsid w:val="00872CD8"/>
    <w:rsid w:val="00905CAC"/>
    <w:rsid w:val="00905F3A"/>
    <w:rsid w:val="009110F0"/>
    <w:rsid w:val="00915546"/>
    <w:rsid w:val="00917970"/>
    <w:rsid w:val="009243E5"/>
    <w:rsid w:val="00933AF3"/>
    <w:rsid w:val="00972B17"/>
    <w:rsid w:val="00974373"/>
    <w:rsid w:val="009775E8"/>
    <w:rsid w:val="009952B1"/>
    <w:rsid w:val="009C455C"/>
    <w:rsid w:val="009C75F2"/>
    <w:rsid w:val="009D062B"/>
    <w:rsid w:val="009D69A0"/>
    <w:rsid w:val="009E655A"/>
    <w:rsid w:val="00A258EF"/>
    <w:rsid w:val="00A274F5"/>
    <w:rsid w:val="00A406AE"/>
    <w:rsid w:val="00A41E61"/>
    <w:rsid w:val="00A422C9"/>
    <w:rsid w:val="00A4698E"/>
    <w:rsid w:val="00A50702"/>
    <w:rsid w:val="00A540BA"/>
    <w:rsid w:val="00A704B0"/>
    <w:rsid w:val="00A74B59"/>
    <w:rsid w:val="00A836AF"/>
    <w:rsid w:val="00A87F60"/>
    <w:rsid w:val="00A945D5"/>
    <w:rsid w:val="00A94AF7"/>
    <w:rsid w:val="00A97264"/>
    <w:rsid w:val="00AA5DA9"/>
    <w:rsid w:val="00AA670D"/>
    <w:rsid w:val="00AB678F"/>
    <w:rsid w:val="00AC5F13"/>
    <w:rsid w:val="00AD0785"/>
    <w:rsid w:val="00AD4C4C"/>
    <w:rsid w:val="00AF0AC3"/>
    <w:rsid w:val="00B05D56"/>
    <w:rsid w:val="00B422C6"/>
    <w:rsid w:val="00B4241D"/>
    <w:rsid w:val="00B43A5D"/>
    <w:rsid w:val="00B50A1D"/>
    <w:rsid w:val="00B643C9"/>
    <w:rsid w:val="00B93EED"/>
    <w:rsid w:val="00B94FF4"/>
    <w:rsid w:val="00BA073F"/>
    <w:rsid w:val="00BB56E3"/>
    <w:rsid w:val="00BE3CA2"/>
    <w:rsid w:val="00BF28C1"/>
    <w:rsid w:val="00C07627"/>
    <w:rsid w:val="00C31D35"/>
    <w:rsid w:val="00C33C55"/>
    <w:rsid w:val="00C44F79"/>
    <w:rsid w:val="00C45608"/>
    <w:rsid w:val="00C533FB"/>
    <w:rsid w:val="00C542F2"/>
    <w:rsid w:val="00C61A71"/>
    <w:rsid w:val="00C623FE"/>
    <w:rsid w:val="00C65840"/>
    <w:rsid w:val="00C871F1"/>
    <w:rsid w:val="00C905C3"/>
    <w:rsid w:val="00CC55B7"/>
    <w:rsid w:val="00CE15CC"/>
    <w:rsid w:val="00CE352A"/>
    <w:rsid w:val="00CF494D"/>
    <w:rsid w:val="00D11684"/>
    <w:rsid w:val="00D75C69"/>
    <w:rsid w:val="00DC36B2"/>
    <w:rsid w:val="00DC7A0A"/>
    <w:rsid w:val="00DE4CE7"/>
    <w:rsid w:val="00DF0CB7"/>
    <w:rsid w:val="00DF4E2A"/>
    <w:rsid w:val="00E03023"/>
    <w:rsid w:val="00E12B09"/>
    <w:rsid w:val="00E1451D"/>
    <w:rsid w:val="00E205F3"/>
    <w:rsid w:val="00E25682"/>
    <w:rsid w:val="00E27029"/>
    <w:rsid w:val="00E316FD"/>
    <w:rsid w:val="00E42F75"/>
    <w:rsid w:val="00E442C8"/>
    <w:rsid w:val="00E57215"/>
    <w:rsid w:val="00E652D7"/>
    <w:rsid w:val="00EA20BF"/>
    <w:rsid w:val="00EA63C0"/>
    <w:rsid w:val="00EB0754"/>
    <w:rsid w:val="00EB6CE9"/>
    <w:rsid w:val="00EC176B"/>
    <w:rsid w:val="00ED43DD"/>
    <w:rsid w:val="00ED562F"/>
    <w:rsid w:val="00EF7594"/>
    <w:rsid w:val="00F23858"/>
    <w:rsid w:val="00F60EB1"/>
    <w:rsid w:val="00F67090"/>
    <w:rsid w:val="00F815F7"/>
    <w:rsid w:val="00FC516B"/>
    <w:rsid w:val="00FE0934"/>
    <w:rsid w:val="00FE0BBF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B06B3AD-30D3-4418-8790-43321D27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5B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3475BF"/>
  </w:style>
  <w:style w:type="character" w:customStyle="1" w:styleId="TextosemFormataoChar">
    <w:name w:val="Texto sem Formatação Char"/>
    <w:rsid w:val="003475B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  <w:rsid w:val="003475BF"/>
  </w:style>
  <w:style w:type="character" w:customStyle="1" w:styleId="spelle">
    <w:name w:val="spelle"/>
    <w:basedOn w:val="Fontepargpadro1"/>
    <w:rsid w:val="003475BF"/>
  </w:style>
  <w:style w:type="character" w:customStyle="1" w:styleId="grame">
    <w:name w:val="grame"/>
    <w:basedOn w:val="Fontepargpadro1"/>
    <w:rsid w:val="003475BF"/>
  </w:style>
  <w:style w:type="paragraph" w:customStyle="1" w:styleId="Ttulo1">
    <w:name w:val="Título1"/>
    <w:basedOn w:val="Normal"/>
    <w:next w:val="Corpodetexto"/>
    <w:rsid w:val="003475B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texto">
    <w:name w:val="Body Text"/>
    <w:basedOn w:val="Normal"/>
    <w:rsid w:val="003475BF"/>
    <w:pPr>
      <w:spacing w:after="140" w:line="288" w:lineRule="auto"/>
    </w:pPr>
  </w:style>
  <w:style w:type="paragraph" w:styleId="Lista">
    <w:name w:val="List"/>
    <w:basedOn w:val="Corpodetexto"/>
    <w:rsid w:val="003475BF"/>
    <w:rPr>
      <w:rFonts w:cs="FreeSans"/>
    </w:rPr>
  </w:style>
  <w:style w:type="paragraph" w:styleId="Legenda">
    <w:name w:val="caption"/>
    <w:basedOn w:val="Normal"/>
    <w:qFormat/>
    <w:rsid w:val="003475B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rsid w:val="003475BF"/>
    <w:pPr>
      <w:suppressLineNumbers/>
    </w:pPr>
    <w:rPr>
      <w:rFonts w:cs="FreeSans"/>
    </w:rPr>
  </w:style>
  <w:style w:type="paragraph" w:customStyle="1" w:styleId="TextosemFormatao1">
    <w:name w:val="Texto sem Formatação1"/>
    <w:basedOn w:val="Normal"/>
    <w:rsid w:val="003475B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-Absatz-Standardschriftart1111111111111111">
    <w:name w:val="WW-Absatz-Standardschriftart1111111111111111"/>
    <w:rsid w:val="00917970"/>
  </w:style>
  <w:style w:type="paragraph" w:customStyle="1" w:styleId="Recuodecorpodetexto21">
    <w:name w:val="Recuo de corpo de texto 21"/>
    <w:basedOn w:val="Normal"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2319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195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231956"/>
    <w:rPr>
      <w:rFonts w:ascii="Calibri" w:eastAsia="Calibri" w:hAnsi="Calibri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195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31956"/>
    <w:rPr>
      <w:rFonts w:ascii="Calibri" w:eastAsia="Calibri" w:hAnsi="Calibri"/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9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31956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rsid w:val="007F39A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5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6977A-4C1D-4400-BB13-489B7E9A8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1397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zoltan.romero</dc:creator>
  <cp:keywords/>
  <cp:lastModifiedBy>Roseli dos Santos Souza</cp:lastModifiedBy>
  <cp:revision>3</cp:revision>
  <cp:lastPrinted>2015-09-21T19:56:00Z</cp:lastPrinted>
  <dcterms:created xsi:type="dcterms:W3CDTF">2016-06-03T21:18:00Z</dcterms:created>
  <dcterms:modified xsi:type="dcterms:W3CDTF">2016-06-03T21:25:00Z</dcterms:modified>
</cp:coreProperties>
</file>